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426D35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5D6C7D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426D35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5D6C7D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426D35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CF7AA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F7AAE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Dnevna aktivnost</w:t>
            </w:r>
            <w:r w:rsidRPr="00CF7AAE" w:rsidDel="00721E3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426D3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2069D8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Fizička aktivnost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426D35">
        <w:tc>
          <w:tcPr>
            <w:tcW w:w="9776" w:type="dxa"/>
            <w:gridSpan w:val="4"/>
            <w:shd w:val="clear" w:color="auto" w:fill="E0C1FF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9779F5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9779F5">
              <w:rPr>
                <w:color w:val="231F20"/>
              </w:rPr>
              <w:t>A.3.2.D Opisuje važnost redovitoga tjelesnoga vježbanja kao važnog čimbenika tjelesnoga vježbanja kao važnog čimbenika regulacije tjelesne mase.</w:t>
            </w:r>
          </w:p>
          <w:p w:rsidR="005D6C7D" w:rsidRPr="005D6C7D" w:rsidRDefault="004310DC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0DC">
              <w:rPr>
                <w:rFonts w:ascii="Times New Roman" w:eastAsia="Times New Roman" w:hAnsi="Times New Roman" w:cs="Times New Roman"/>
                <w:sz w:val="24"/>
                <w:szCs w:val="24"/>
              </w:rPr>
              <w:t>osr A 3.1. Razvija sliku o sebi.</w:t>
            </w:r>
          </w:p>
          <w:p w:rsidR="005D6C7D" w:rsidRPr="005D6C7D" w:rsidRDefault="004310DC" w:rsidP="005D6C7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0DC">
              <w:rPr>
                <w:rFonts w:ascii="Times New Roman" w:eastAsia="Times New Roman" w:hAnsi="Times New Roman" w:cs="Times New Roman"/>
                <w:sz w:val="24"/>
                <w:szCs w:val="24"/>
              </w:rPr>
              <w:t>osr A 3.2. Upravlja svojim emocijama i ponašanjem.</w:t>
            </w:r>
          </w:p>
        </w:tc>
      </w:tr>
      <w:tr w:rsidR="00AA0C99" w:rsidRPr="00FF3B64" w:rsidTr="00426D35">
        <w:tc>
          <w:tcPr>
            <w:tcW w:w="2525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2069D8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fizička aktivnost, zdravlje, šport </w:t>
            </w:r>
          </w:p>
        </w:tc>
      </w:tr>
      <w:tr w:rsidR="00AA0C99" w:rsidRPr="00FF3B64" w:rsidTr="00426D35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D345A0" w:rsidP="0004277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ins w:id="0" w:author="sk-mpovalec" w:date="2021-09-16T08:52:00Z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i</w:t>
              </w:r>
            </w:ins>
            <w:del w:id="1" w:author="sk-mpovalec" w:date="2021-09-16T08:52:00Z">
              <w:r w:rsidR="005D6C7D" w:rsidDel="00D345A0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I</w:delText>
              </w:r>
            </w:del>
            <w:r w:rsidR="005D6C7D">
              <w:rPr>
                <w:rFonts w:ascii="Times New Roman" w:eastAsia="Times New Roman" w:hAnsi="Times New Roman" w:cs="Times New Roman"/>
                <w:sz w:val="24"/>
                <w:szCs w:val="24"/>
              </w:rPr>
              <w:t>sprintati dnevnike (Prilog 1), za učenike: papiri, flomasteri, bojice, škare.</w:t>
            </w:r>
          </w:p>
        </w:tc>
      </w:tr>
      <w:tr w:rsidR="00AA0C99" w:rsidRPr="00FF3B64" w:rsidTr="00426D35">
        <w:tc>
          <w:tcPr>
            <w:tcW w:w="9776" w:type="dxa"/>
            <w:gridSpan w:val="4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2069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4310D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0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započinje s učenicima razgovor o važnosti kretanja. Učenici navode vlastite aktivnosti kojima se bave u slobodno vrijeme. </w:t>
            </w:r>
          </w:p>
          <w:p w:rsidR="00000000" w:rsidRDefault="002069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:rsidR="00000000" w:rsidRDefault="004310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0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Razrednik/razrednica na ploču zapisuje „FIZIČKA AKTIVNOST</w:t>
            </w:r>
            <w:del w:id="2" w:author="sk-mpovalec" w:date="2021-09-16T08:52:00Z">
              <w:r w:rsidRPr="004310DC" w:rsidDel="00D345A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 xml:space="preserve">“. </w:delText>
              </w:r>
            </w:del>
            <w:ins w:id="3" w:author="sk-mpovalec" w:date="2021-09-16T08:52:00Z">
              <w:r w:rsidR="00D345A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”</w:t>
              </w:r>
              <w:r w:rsidR="00D345A0" w:rsidRPr="004310DC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. </w:t>
              </w:r>
            </w:ins>
            <w:r w:rsidRPr="004310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Navodi učenike da promisle o svim aktivnostima koje iziskuju, hodanje, trčanje, penjanje, podizanje predmeta i slično. Na ploču zapisuje oluju ideja. </w:t>
            </w:r>
          </w:p>
          <w:p w:rsidR="00000000" w:rsidRDefault="00D345A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ins w:id="4" w:author="sk-mpovalec" w:date="2021-09-16T08:53:00Z">
              <w:r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A</w:t>
              </w:r>
            </w:ins>
            <w:del w:id="5" w:author="sk-mpovalec" w:date="2021-09-16T08:53:00Z">
              <w:r w:rsidR="004310DC" w:rsidRPr="004310DC" w:rsidDel="00D345A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>a</w:delText>
              </w:r>
            </w:del>
            <w:r w:rsidR="004310DC" w:rsidRPr="004310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ktivnost</w:t>
            </w:r>
            <w:del w:id="6" w:author="sk-mpovalec" w:date="2021-09-16T08:53:00Z">
              <w:r w:rsidR="004310DC" w:rsidRPr="004310DC" w:rsidDel="00D345A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 xml:space="preserve">: </w:delText>
              </w:r>
            </w:del>
          </w:p>
          <w:p w:rsidR="00000000" w:rsidRDefault="004310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0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</w:t>
            </w:r>
            <w:r w:rsidR="005D6C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/razrednica učenicima dijeli papire iz kojih </w:t>
            </w:r>
            <w:r w:rsidRPr="004310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učenici trebaju</w:t>
            </w:r>
            <w:r w:rsidR="005D6C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izrezati likove strelica i balona te ih </w:t>
            </w:r>
            <w:r w:rsidRPr="004310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ukrasiti prema vlastitoj želji. Na svakoj od strelica trebaju zapisati po jednu motivacijsku poruku, a na balončić jednostavnu fizičku radnju kojom bi učenici izbjegli dugo sjedenje, ležanje ili stajanje na jednom mjestu.</w:t>
            </w:r>
            <w:del w:id="7" w:author="sk-mpovalec" w:date="2021-09-16T08:53:00Z">
              <w:r w:rsidRPr="004310DC" w:rsidDel="00D345A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 xml:space="preserve">  </w:delText>
              </w:r>
            </w:del>
            <w:ins w:id="8" w:author="sk-mpovalec" w:date="2021-09-16T08:53:00Z">
              <w:r w:rsidR="00D345A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ins>
          </w:p>
          <w:p w:rsidR="00000000" w:rsidRDefault="004310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0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Kada su učenici završili sa ovom aktivnošću, postavljaju svoje radove na razredni pano. </w:t>
            </w:r>
          </w:p>
          <w:p w:rsidR="00000000" w:rsidRDefault="004D518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2069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Završni dio </w:t>
            </w:r>
          </w:p>
          <w:p w:rsidR="00000000" w:rsidRDefault="004310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0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 završnom dijelu razrednik i učenici analiziraju motivacijske poruke i zapisane aktivnosti. Ističu važnost kretanja kao prevenciju zdravog načina života. </w:t>
            </w:r>
          </w:p>
          <w:p w:rsidR="00000000" w:rsidRDefault="004310D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10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Razrednik/razrednica zadaje učenicima</w:t>
            </w:r>
            <w:ins w:id="9" w:author="sk-mpovalec" w:date="2021-09-16T08:53:00Z">
              <w:r w:rsidR="00D345A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 xml:space="preserve"> </w:t>
              </w:r>
            </w:ins>
            <w:del w:id="10" w:author="sk-mpovalec" w:date="2021-09-16T08:53:00Z">
              <w:r w:rsidRPr="004310DC" w:rsidDel="00D345A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 xml:space="preserve"> domaći </w:delText>
              </w:r>
            </w:del>
            <w:r w:rsidRPr="004310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zadatak (Prilog 1)</w:t>
            </w:r>
            <w:r w:rsidR="005D6C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000000" w:rsidRDefault="005D6C7D" w:rsidP="00D345A0">
            <w:pPr>
              <w:spacing w:line="360" w:lineRule="auto"/>
              <w:jc w:val="both"/>
              <w:rPr>
                <w:bCs/>
              </w:rPr>
              <w:pPrChange w:id="11" w:author="sk-mpovalec" w:date="2021-09-16T08:54:00Z">
                <w:pPr>
                  <w:spacing w:line="360" w:lineRule="auto"/>
                  <w:jc w:val="both"/>
                </w:pPr>
              </w:pPrChange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kod kuće vode dnevnik o svojim aktivnostima te ga donose na sljedeći sat </w:t>
            </w:r>
            <w:del w:id="12" w:author="sk-mpovalec" w:date="2021-09-16T08:54:00Z">
              <w:r w:rsidDel="00D345A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delText xml:space="preserve">razredne zajednice. </w:delText>
              </w:r>
            </w:del>
            <w:ins w:id="13" w:author="sk-mpovalec" w:date="2021-09-16T08:54:00Z">
              <w:r w:rsidR="00D345A0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razrednika.</w:t>
              </w:r>
            </w:ins>
          </w:p>
        </w:tc>
      </w:tr>
    </w:tbl>
    <w:p w:rsidR="007A5484" w:rsidRDefault="007A5484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7A5484" w:rsidSect="008F7F5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42C58" w:rsidRDefault="00AA0C99" w:rsidP="001470FC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810E1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2E2C0C" w:rsidRDefault="002E2C0C" w:rsidP="001470FC">
      <w:pPr>
        <w:rPr>
          <w:rFonts w:ascii="Times New Roman" w:hAnsi="Times New Roman" w:cs="Times New Roman"/>
          <w:b/>
          <w:sz w:val="24"/>
          <w:szCs w:val="24"/>
        </w:rPr>
      </w:pPr>
    </w:p>
    <w:p w:rsidR="002E2C0C" w:rsidRDefault="002E2C0C" w:rsidP="001470FC">
      <w:pPr>
        <w:rPr>
          <w:rFonts w:ascii="Times New Roman" w:hAnsi="Times New Roman" w:cs="Times New Roman"/>
          <w:b/>
          <w:sz w:val="24"/>
          <w:szCs w:val="24"/>
        </w:rPr>
      </w:pPr>
    </w:p>
    <w:p w:rsidR="007A5484" w:rsidRPr="002E2C0C" w:rsidRDefault="00D345A0" w:rsidP="001470FC">
      <w:pPr>
        <w:rPr>
          <w:rFonts w:ascii="Times New Roman" w:hAnsi="Times New Roman" w:cs="Times New Roman"/>
          <w:sz w:val="24"/>
          <w:szCs w:val="24"/>
        </w:rPr>
      </w:pPr>
      <w:ins w:id="14" w:author="sk-mpovalec" w:date="2021-09-16T08:54:00Z">
        <w:r>
          <w:rPr>
            <w:rFonts w:ascii="Times New Roman" w:hAnsi="Times New Roman" w:cs="Times New Roman"/>
            <w:noProof/>
            <w:sz w:val="24"/>
            <w:szCs w:val="24"/>
          </w:rPr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2271017</wp:posOffset>
              </wp:positionH>
              <wp:positionV relativeFrom="paragraph">
                <wp:posOffset>8512</wp:posOffset>
              </wp:positionV>
              <wp:extent cx="1689843" cy="1643974"/>
              <wp:effectExtent l="19050" t="0" r="5607" b="0"/>
              <wp:wrapNone/>
              <wp:docPr id="4" name="Slika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kisspng-pulse-heart-rate-monitor-sticker-aerobics-5ad0f8f9ee73d9.6775352715236446659767.png"/>
                      <pic:cNvPicPr/>
                    </pic:nvPicPr>
                    <pic:blipFill>
                      <a:blip r:embed="rId6" cstate="print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92275" cy="16463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ins>
      <w:r w:rsidR="004310DC" w:rsidRPr="004310DC">
        <w:rPr>
          <w:rFonts w:ascii="Times New Roman" w:hAnsi="Times New Roman" w:cs="Times New Roman"/>
          <w:sz w:val="24"/>
          <w:szCs w:val="24"/>
        </w:rPr>
        <w:t>Vodi ovaj dnevnik aktivnosti sljedećih sedam dana.</w:t>
      </w:r>
      <w:del w:id="15" w:author="sk-mpovalec" w:date="2021-09-16T08:53:00Z">
        <w:r w:rsidR="004310DC" w:rsidRPr="004310DC" w:rsidDel="00D345A0">
          <w:rPr>
            <w:rFonts w:ascii="Times New Roman" w:hAnsi="Times New Roman" w:cs="Times New Roman"/>
            <w:sz w:val="24"/>
            <w:szCs w:val="24"/>
          </w:rPr>
          <w:delText xml:space="preserve">  </w:delText>
        </w:r>
      </w:del>
      <w:ins w:id="16" w:author="sk-mpovalec" w:date="2021-09-16T08:53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4310DC" w:rsidRPr="004310DC">
        <w:rPr>
          <w:rFonts w:ascii="Times New Roman" w:hAnsi="Times New Roman" w:cs="Times New Roman"/>
          <w:sz w:val="24"/>
          <w:szCs w:val="24"/>
        </w:rPr>
        <w:t>Oznakom X zabilježi tvrdnju koja se odnosi na tebe.</w:t>
      </w:r>
    </w:p>
    <w:tbl>
      <w:tblPr>
        <w:tblStyle w:val="TableGrid"/>
        <w:tblpPr w:leftFromText="180" w:rightFromText="180" w:vertAnchor="text" w:horzAnchor="margin" w:tblpY="485"/>
        <w:tblW w:w="0" w:type="auto"/>
        <w:tblLook w:val="04A0"/>
      </w:tblPr>
      <w:tblGrid>
        <w:gridCol w:w="6374"/>
        <w:gridCol w:w="851"/>
        <w:gridCol w:w="850"/>
        <w:gridCol w:w="851"/>
        <w:gridCol w:w="850"/>
        <w:gridCol w:w="851"/>
        <w:gridCol w:w="850"/>
        <w:gridCol w:w="992"/>
      </w:tblGrid>
      <w:tr w:rsidR="002E2C0C" w:rsidTr="00426D35">
        <w:tc>
          <w:tcPr>
            <w:tcW w:w="6374" w:type="dxa"/>
            <w:shd w:val="clear" w:color="auto" w:fill="E0C1FF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0C1FF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dan </w:t>
            </w:r>
          </w:p>
        </w:tc>
        <w:tc>
          <w:tcPr>
            <w:tcW w:w="850" w:type="dxa"/>
            <w:shd w:val="clear" w:color="auto" w:fill="E0C1FF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dan </w:t>
            </w:r>
          </w:p>
        </w:tc>
        <w:tc>
          <w:tcPr>
            <w:tcW w:w="851" w:type="dxa"/>
            <w:shd w:val="clear" w:color="auto" w:fill="E0C1FF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dan </w:t>
            </w:r>
          </w:p>
        </w:tc>
        <w:tc>
          <w:tcPr>
            <w:tcW w:w="850" w:type="dxa"/>
            <w:shd w:val="clear" w:color="auto" w:fill="E0C1FF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dan </w:t>
            </w:r>
          </w:p>
        </w:tc>
        <w:tc>
          <w:tcPr>
            <w:tcW w:w="851" w:type="dxa"/>
            <w:shd w:val="clear" w:color="auto" w:fill="E0C1FF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dan </w:t>
            </w:r>
          </w:p>
        </w:tc>
        <w:tc>
          <w:tcPr>
            <w:tcW w:w="850" w:type="dxa"/>
            <w:shd w:val="clear" w:color="auto" w:fill="E0C1FF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dan</w:t>
            </w:r>
          </w:p>
        </w:tc>
        <w:tc>
          <w:tcPr>
            <w:tcW w:w="992" w:type="dxa"/>
            <w:shd w:val="clear" w:color="auto" w:fill="E0C1FF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dan </w:t>
            </w:r>
          </w:p>
        </w:tc>
      </w:tr>
      <w:tr w:rsidR="002E2C0C" w:rsidTr="002E2C0C">
        <w:tc>
          <w:tcPr>
            <w:tcW w:w="6374" w:type="dxa"/>
          </w:tcPr>
          <w:p w:rsidR="002E2C0C" w:rsidRPr="002E2C0C" w:rsidRDefault="004310DC" w:rsidP="002E2C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0DC">
              <w:rPr>
                <w:rFonts w:ascii="Times New Roman" w:hAnsi="Times New Roman" w:cs="Times New Roman"/>
                <w:sz w:val="24"/>
                <w:szCs w:val="24"/>
              </w:rPr>
              <w:t>Pješačio/</w:t>
            </w:r>
            <w:ins w:id="17" w:author="sk-mpovalec" w:date="2021-09-16T08:54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pješači</w:t>
              </w:r>
            </w:ins>
            <w:r w:rsidRPr="004310DC">
              <w:rPr>
                <w:rFonts w:ascii="Times New Roman" w:hAnsi="Times New Roman" w:cs="Times New Roman"/>
                <w:sz w:val="24"/>
                <w:szCs w:val="24"/>
              </w:rPr>
              <w:t>la sam do škole</w:t>
            </w:r>
            <w:ins w:id="18" w:author="sk-mpovalec" w:date="2021-09-16T08:54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  <w:del w:id="19" w:author="sk-mpovalec" w:date="2021-09-16T08:54:00Z">
              <w:r w:rsidRPr="004310DC" w:rsidDel="00D345A0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2C0C" w:rsidTr="002E2C0C">
        <w:tc>
          <w:tcPr>
            <w:tcW w:w="6374" w:type="dxa"/>
          </w:tcPr>
          <w:p w:rsidR="002E2C0C" w:rsidRPr="002E2C0C" w:rsidRDefault="004310DC" w:rsidP="002E2C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0DC">
              <w:rPr>
                <w:rFonts w:ascii="Times New Roman" w:hAnsi="Times New Roman" w:cs="Times New Roman"/>
                <w:sz w:val="24"/>
                <w:szCs w:val="24"/>
              </w:rPr>
              <w:t>Išao/</w:t>
            </w:r>
            <w:ins w:id="20" w:author="sk-mpovalec" w:date="2021-09-16T08:54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iš</w:t>
              </w:r>
            </w:ins>
            <w:r w:rsidRPr="004310DC">
              <w:rPr>
                <w:rFonts w:ascii="Times New Roman" w:hAnsi="Times New Roman" w:cs="Times New Roman"/>
                <w:sz w:val="24"/>
                <w:szCs w:val="24"/>
              </w:rPr>
              <w:t>la sam na trening</w:t>
            </w:r>
            <w:ins w:id="21" w:author="sk-mpovalec" w:date="2021-09-16T08:54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  <w:del w:id="22" w:author="sk-mpovalec" w:date="2021-09-16T08:54:00Z">
              <w:r w:rsidRPr="004310DC" w:rsidDel="00D345A0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2C0C" w:rsidTr="002E2C0C">
        <w:tc>
          <w:tcPr>
            <w:tcW w:w="6374" w:type="dxa"/>
          </w:tcPr>
          <w:p w:rsidR="002E2C0C" w:rsidRPr="002E2C0C" w:rsidRDefault="004310DC" w:rsidP="002E2C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0DC">
              <w:rPr>
                <w:rFonts w:ascii="Times New Roman" w:hAnsi="Times New Roman" w:cs="Times New Roman"/>
                <w:sz w:val="24"/>
                <w:szCs w:val="24"/>
              </w:rPr>
              <w:t>Bio/</w:t>
            </w:r>
            <w:ins w:id="23" w:author="sk-mpovalec" w:date="2021-09-16T08:54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bi</w:t>
              </w:r>
            </w:ins>
            <w:r w:rsidRPr="004310DC">
              <w:rPr>
                <w:rFonts w:ascii="Times New Roman" w:hAnsi="Times New Roman" w:cs="Times New Roman"/>
                <w:sz w:val="24"/>
                <w:szCs w:val="24"/>
              </w:rPr>
              <w:t>la sam uz mobitel ili računalo duže od sat vremena</w:t>
            </w:r>
            <w:ins w:id="24" w:author="sk-mpovalec" w:date="2021-09-16T08:54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  <w:del w:id="25" w:author="sk-mpovalec" w:date="2021-09-16T08:54:00Z">
              <w:r w:rsidRPr="004310DC" w:rsidDel="00D345A0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2C0C" w:rsidTr="002E2C0C">
        <w:tc>
          <w:tcPr>
            <w:tcW w:w="6374" w:type="dxa"/>
          </w:tcPr>
          <w:p w:rsidR="002E2C0C" w:rsidRPr="002E2C0C" w:rsidRDefault="004310DC" w:rsidP="002E2C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310DC">
              <w:rPr>
                <w:rFonts w:ascii="Times New Roman" w:hAnsi="Times New Roman" w:cs="Times New Roman"/>
                <w:sz w:val="24"/>
                <w:szCs w:val="24"/>
              </w:rPr>
              <w:t>Šetao/</w:t>
            </w:r>
            <w:ins w:id="26" w:author="sk-mpovalec" w:date="2021-09-16T08:54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šeta</w:t>
              </w:r>
            </w:ins>
            <w:r w:rsidRPr="004310DC">
              <w:rPr>
                <w:rFonts w:ascii="Times New Roman" w:hAnsi="Times New Roman" w:cs="Times New Roman"/>
                <w:sz w:val="24"/>
                <w:szCs w:val="24"/>
              </w:rPr>
              <w:t>la sam se s prijateljima 30 minuta</w:t>
            </w:r>
            <w:ins w:id="27" w:author="sk-mpovalec" w:date="2021-09-16T08:55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  <w:r w:rsidRPr="00431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2C0C" w:rsidTr="002E2C0C">
        <w:tc>
          <w:tcPr>
            <w:tcW w:w="6374" w:type="dxa"/>
          </w:tcPr>
          <w:p w:rsidR="002E2C0C" w:rsidRPr="002E2C0C" w:rsidRDefault="004310DC" w:rsidP="00D345A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  <w:pPrChange w:id="28" w:author="sk-mpovalec" w:date="2021-09-16T08:55:00Z">
                <w:pPr>
                  <w:framePr w:hSpace="180" w:wrap="around" w:vAnchor="text" w:hAnchor="margin" w:y="485"/>
                  <w:jc w:val="left"/>
                </w:pPr>
              </w:pPrChange>
            </w:pPr>
            <w:r w:rsidRPr="004310DC">
              <w:rPr>
                <w:rFonts w:ascii="Times New Roman" w:hAnsi="Times New Roman" w:cs="Times New Roman"/>
                <w:sz w:val="24"/>
                <w:szCs w:val="24"/>
              </w:rPr>
              <w:t xml:space="preserve">Za vrijeme odmora u školi sam </w:t>
            </w:r>
            <w:r w:rsidR="005D6C7D" w:rsidRPr="002E2C0C">
              <w:rPr>
                <w:rFonts w:ascii="Times New Roman" w:hAnsi="Times New Roman" w:cs="Times New Roman"/>
                <w:sz w:val="24"/>
                <w:szCs w:val="24"/>
              </w:rPr>
              <w:t>većinom</w:t>
            </w:r>
            <w:r w:rsidRPr="004310DC">
              <w:rPr>
                <w:rFonts w:ascii="Times New Roman" w:hAnsi="Times New Roman" w:cs="Times New Roman"/>
                <w:sz w:val="24"/>
                <w:szCs w:val="24"/>
              </w:rPr>
              <w:t xml:space="preserve"> sjedio/</w:t>
            </w:r>
            <w:ins w:id="29" w:author="sk-mpovalec" w:date="2021-09-16T08:55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sjedi</w:t>
              </w:r>
            </w:ins>
            <w:r w:rsidRPr="004310DC">
              <w:rPr>
                <w:rFonts w:ascii="Times New Roman" w:hAnsi="Times New Roman" w:cs="Times New Roman"/>
                <w:sz w:val="24"/>
                <w:szCs w:val="24"/>
              </w:rPr>
              <w:t xml:space="preserve">la </w:t>
            </w:r>
            <w:del w:id="30" w:author="sk-mpovalec" w:date="2021-09-16T08:55:00Z">
              <w:r w:rsidRPr="004310DC" w:rsidDel="00D345A0">
                <w:rPr>
                  <w:rFonts w:ascii="Times New Roman" w:hAnsi="Times New Roman" w:cs="Times New Roman"/>
                  <w:sz w:val="24"/>
                  <w:szCs w:val="24"/>
                </w:rPr>
                <w:delText>u svojoj</w:delText>
              </w:r>
            </w:del>
            <w:ins w:id="31" w:author="sk-mpovalec" w:date="2021-09-16T08:55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za</w:t>
              </w:r>
            </w:ins>
            <w:r w:rsidRPr="004310DC">
              <w:rPr>
                <w:rFonts w:ascii="Times New Roman" w:hAnsi="Times New Roman" w:cs="Times New Roman"/>
                <w:sz w:val="24"/>
                <w:szCs w:val="24"/>
              </w:rPr>
              <w:t xml:space="preserve"> klup</w:t>
            </w:r>
            <w:ins w:id="32" w:author="sk-mpovalec" w:date="2021-09-16T08:55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om</w:t>
              </w:r>
            </w:ins>
            <w:del w:id="33" w:author="sk-mpovalec" w:date="2021-09-16T08:55:00Z">
              <w:r w:rsidRPr="004310DC" w:rsidDel="00D345A0">
                <w:rPr>
                  <w:rFonts w:ascii="Times New Roman" w:hAnsi="Times New Roman" w:cs="Times New Roman"/>
                  <w:sz w:val="24"/>
                  <w:szCs w:val="24"/>
                </w:rPr>
                <w:delText>i</w:delText>
              </w:r>
            </w:del>
            <w:ins w:id="34" w:author="sk-mpovalec" w:date="2021-09-16T08:55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2C0C" w:rsidTr="002E2C0C">
        <w:tc>
          <w:tcPr>
            <w:tcW w:w="6374" w:type="dxa"/>
          </w:tcPr>
          <w:p w:rsidR="002E2C0C" w:rsidRPr="002E2C0C" w:rsidRDefault="00D345A0" w:rsidP="002E2C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ins w:id="35" w:author="sk-mpovalec" w:date="2021-09-16T08:56:00Z">
              <w:r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drawing>
                  <wp:anchor distT="0" distB="0" distL="114300" distR="114300" simplePos="0" relativeHeight="251672576" behindDoc="1" locked="0" layoutInCell="1" allowOverlap="1">
                    <wp:simplePos x="0" y="0"/>
                    <wp:positionH relativeFrom="margin">
                      <wp:posOffset>3010535</wp:posOffset>
                    </wp:positionH>
                    <wp:positionV relativeFrom="paragraph">
                      <wp:posOffset>242570</wp:posOffset>
                    </wp:positionV>
                    <wp:extent cx="1011555" cy="1089025"/>
                    <wp:effectExtent l="0" t="0" r="0" b="0"/>
                    <wp:wrapNone/>
                    <wp:docPr id="17" name="Slika 1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" name="kisspng-pencil-black-and-white-clip-art-images-of-a-pencil-5a885fdd269e98.9009623815188868771582.png"/>
                            <pic:cNvPicPr/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flipH="1">
                              <a:off x="0" y="0"/>
                              <a:ext cx="1011555" cy="1089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anchor>
                </w:drawing>
              </w:r>
            </w:ins>
            <w:r w:rsidR="005D6C7D">
              <w:rPr>
                <w:rFonts w:ascii="Times New Roman" w:hAnsi="Times New Roman" w:cs="Times New Roman"/>
                <w:sz w:val="24"/>
                <w:szCs w:val="24"/>
              </w:rPr>
              <w:t>Većinu dana sam učio/</w:t>
            </w:r>
            <w:ins w:id="36" w:author="sk-mpovalec" w:date="2021-09-16T08:55:00Z">
              <w:r>
                <w:rPr>
                  <w:rFonts w:ascii="Times New Roman" w:hAnsi="Times New Roman" w:cs="Times New Roman"/>
                  <w:sz w:val="24"/>
                  <w:szCs w:val="24"/>
                </w:rPr>
                <w:t>uči</w:t>
              </w:r>
            </w:ins>
            <w:r w:rsidR="005D6C7D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ins w:id="37" w:author="sk-mpovalec" w:date="2021-09-16T08:55:00Z">
              <w:r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2C0C" w:rsidTr="002E2C0C">
        <w:trPr>
          <w:trHeight w:val="60"/>
        </w:trPr>
        <w:tc>
          <w:tcPr>
            <w:tcW w:w="6374" w:type="dxa"/>
          </w:tcPr>
          <w:p w:rsidR="002E2C0C" w:rsidRPr="002E2C0C" w:rsidRDefault="005D6C7D" w:rsidP="002E2C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Duže od 20 minuta sam pomagao/</w:t>
            </w:r>
            <w:ins w:id="38" w:author="sk-mpovalec" w:date="2021-09-16T08:55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pomaga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>la roditeljima</w:t>
            </w:r>
            <w:ins w:id="39" w:author="sk-mpovalec" w:date="2021-09-16T08:55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2C0C" w:rsidTr="002E2C0C">
        <w:trPr>
          <w:trHeight w:val="60"/>
        </w:trPr>
        <w:tc>
          <w:tcPr>
            <w:tcW w:w="6374" w:type="dxa"/>
          </w:tcPr>
          <w:p w:rsidR="002E2C0C" w:rsidRDefault="005D6C7D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B9">
              <w:rPr>
                <w:rFonts w:ascii="Times New Roman" w:hAnsi="Times New Roman" w:cs="Times New Roman"/>
                <w:sz w:val="24"/>
                <w:szCs w:val="24"/>
              </w:rPr>
              <w:t>Većinu dana sam se osjećao/</w:t>
            </w:r>
            <w:ins w:id="40" w:author="sk-mpovalec" w:date="2021-09-16T08:55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osjeća</w:t>
              </w:r>
            </w:ins>
            <w:r w:rsidRPr="00642DB9">
              <w:rPr>
                <w:rFonts w:ascii="Times New Roman" w:hAnsi="Times New Roman" w:cs="Times New Roman"/>
                <w:sz w:val="24"/>
                <w:szCs w:val="24"/>
              </w:rPr>
              <w:t>la umorno</w:t>
            </w:r>
            <w:ins w:id="41" w:author="sk-mpovalec" w:date="2021-09-16T08:55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2C0C" w:rsidTr="002E2C0C">
        <w:trPr>
          <w:trHeight w:val="60"/>
        </w:trPr>
        <w:tc>
          <w:tcPr>
            <w:tcW w:w="6374" w:type="dxa"/>
          </w:tcPr>
          <w:p w:rsidR="002E2C0C" w:rsidRDefault="005D6C7D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690">
              <w:rPr>
                <w:rFonts w:ascii="Times New Roman" w:hAnsi="Times New Roman" w:cs="Times New Roman"/>
                <w:sz w:val="24"/>
                <w:szCs w:val="24"/>
              </w:rPr>
              <w:t>Nisam se naspavao/</w:t>
            </w:r>
            <w:ins w:id="42" w:author="sk-mpovalec" w:date="2021-09-16T08:55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naspava</w:t>
              </w:r>
            </w:ins>
            <w:r w:rsidRPr="00B66690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ins w:id="43" w:author="sk-mpovalec" w:date="2021-09-16T08:56:00Z">
              <w:r w:rsidR="00D345A0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ins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E2C0C" w:rsidRDefault="002E2C0C" w:rsidP="002E2C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170EF" w:rsidRPr="00F170EF" w:rsidRDefault="004D5188">
      <w:pPr>
        <w:rPr>
          <w:rFonts w:ascii="Times New Roman" w:hAnsi="Times New Roman" w:cs="Times New Roman"/>
          <w:b/>
          <w:sz w:val="24"/>
          <w:szCs w:val="24"/>
        </w:rPr>
      </w:pPr>
      <w:bookmarkStart w:id="44" w:name="_GoBack"/>
      <w:bookmarkEnd w:id="44"/>
      <w:r>
        <w:rPr>
          <w:rFonts w:ascii="Times New Roman" w:eastAsia="Times New Roman" w:hAnsi="Times New Roman" w:cs="Times New Roman"/>
          <w:b/>
          <w:noProof/>
          <w:color w:val="231F20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8555327</wp:posOffset>
            </wp:positionH>
            <wp:positionV relativeFrom="paragraph">
              <wp:posOffset>935134</wp:posOffset>
            </wp:positionV>
            <wp:extent cx="1478955" cy="2329732"/>
            <wp:effectExtent l="0" t="0" r="6985" b="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55" cy="23297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F170EF" w:rsidRPr="00F170EF" w:rsidSect="007A54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compat/>
  <w:rsids>
    <w:rsidRoot w:val="00AA0C99"/>
    <w:rsid w:val="0004277A"/>
    <w:rsid w:val="00043E12"/>
    <w:rsid w:val="00083C9B"/>
    <w:rsid w:val="000A406F"/>
    <w:rsid w:val="001470FC"/>
    <w:rsid w:val="002069D8"/>
    <w:rsid w:val="00285FDE"/>
    <w:rsid w:val="002D523A"/>
    <w:rsid w:val="002E2C0C"/>
    <w:rsid w:val="002E41D1"/>
    <w:rsid w:val="002E7A17"/>
    <w:rsid w:val="003037BC"/>
    <w:rsid w:val="00313FEB"/>
    <w:rsid w:val="00392DA1"/>
    <w:rsid w:val="003F3103"/>
    <w:rsid w:val="00426D35"/>
    <w:rsid w:val="004310DC"/>
    <w:rsid w:val="00442C58"/>
    <w:rsid w:val="004612F5"/>
    <w:rsid w:val="004B1390"/>
    <w:rsid w:val="004D5188"/>
    <w:rsid w:val="00524139"/>
    <w:rsid w:val="005422B4"/>
    <w:rsid w:val="005462F0"/>
    <w:rsid w:val="00573494"/>
    <w:rsid w:val="00582218"/>
    <w:rsid w:val="00582FDF"/>
    <w:rsid w:val="005D6C7D"/>
    <w:rsid w:val="00662406"/>
    <w:rsid w:val="00721E30"/>
    <w:rsid w:val="007A5484"/>
    <w:rsid w:val="007B6EFC"/>
    <w:rsid w:val="00810E10"/>
    <w:rsid w:val="00890A0A"/>
    <w:rsid w:val="008B1991"/>
    <w:rsid w:val="008E196B"/>
    <w:rsid w:val="008F7F57"/>
    <w:rsid w:val="00914C7D"/>
    <w:rsid w:val="009354AB"/>
    <w:rsid w:val="0093633A"/>
    <w:rsid w:val="00936FB8"/>
    <w:rsid w:val="009612E3"/>
    <w:rsid w:val="009779F5"/>
    <w:rsid w:val="00A05332"/>
    <w:rsid w:val="00A51938"/>
    <w:rsid w:val="00AA0C99"/>
    <w:rsid w:val="00B0376B"/>
    <w:rsid w:val="00B12CEE"/>
    <w:rsid w:val="00C270CC"/>
    <w:rsid w:val="00C55B2E"/>
    <w:rsid w:val="00C877EE"/>
    <w:rsid w:val="00C94C82"/>
    <w:rsid w:val="00CA696E"/>
    <w:rsid w:val="00CC72EB"/>
    <w:rsid w:val="00CD737E"/>
    <w:rsid w:val="00CF7AAE"/>
    <w:rsid w:val="00D04ECA"/>
    <w:rsid w:val="00D1524C"/>
    <w:rsid w:val="00D302E4"/>
    <w:rsid w:val="00D345A0"/>
    <w:rsid w:val="00D36EF2"/>
    <w:rsid w:val="00D77B78"/>
    <w:rsid w:val="00D9679A"/>
    <w:rsid w:val="00E260E8"/>
    <w:rsid w:val="00E31005"/>
    <w:rsid w:val="00E430E3"/>
    <w:rsid w:val="00E64353"/>
    <w:rsid w:val="00ED7147"/>
    <w:rsid w:val="00F06E19"/>
    <w:rsid w:val="00F170EF"/>
    <w:rsid w:val="00F23210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19D60-DF07-4189-A627-16F7ED909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10</cp:revision>
  <dcterms:created xsi:type="dcterms:W3CDTF">2021-09-12T15:04:00Z</dcterms:created>
  <dcterms:modified xsi:type="dcterms:W3CDTF">2021-09-16T06:56:00Z</dcterms:modified>
</cp:coreProperties>
</file>